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2262C" w14:textId="528143B2" w:rsidR="009A4EA9" w:rsidRPr="00156D62" w:rsidRDefault="00C244DC" w:rsidP="00777F2D">
      <w:pPr>
        <w:pStyle w:val="Nagwek1"/>
        <w:shd w:val="clear" w:color="auto" w:fill="C6D9F1" w:themeFill="text2" w:themeFillTint="33"/>
        <w:jc w:val="righ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4163B0"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Pr="004163B0"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163B0">
        <w:rPr>
          <w:rFonts w:asciiTheme="minorHAnsi" w:hAnsiTheme="minorHAnsi" w:cstheme="minorHAnsi"/>
          <w:b/>
          <w:sz w:val="20"/>
        </w:rPr>
        <w:t>Określenie przedmiotu za</w:t>
      </w:r>
      <w:r w:rsidR="008356FF" w:rsidRPr="004163B0">
        <w:rPr>
          <w:rFonts w:asciiTheme="minorHAnsi" w:hAnsiTheme="minorHAnsi" w:cstheme="minorHAnsi"/>
          <w:b/>
          <w:sz w:val="20"/>
        </w:rPr>
        <w:t>mówienia</w:t>
      </w:r>
      <w:r w:rsidR="006376AA" w:rsidRPr="004163B0">
        <w:rPr>
          <w:rFonts w:asciiTheme="minorHAnsi" w:hAnsiTheme="minorHAnsi" w:cstheme="minorHAnsi"/>
          <w:b/>
          <w:sz w:val="20"/>
        </w:rPr>
        <w:t xml:space="preserve"> </w:t>
      </w:r>
    </w:p>
    <w:p w14:paraId="20E12628" w14:textId="4FAB9DF0" w:rsidR="00EB702B" w:rsidRDefault="005A7035" w:rsidP="0073322C">
      <w:pPr>
        <w:spacing w:before="100" w:beforeAutospacing="1" w:after="100" w:afterAutospacing="1"/>
        <w:rPr>
          <w:b/>
          <w:szCs w:val="22"/>
        </w:rPr>
      </w:pPr>
      <w:r w:rsidRPr="00EB702B">
        <w:rPr>
          <w:rFonts w:asciiTheme="minorHAnsi" w:hAnsiTheme="minorHAnsi" w:cstheme="minorHAnsi"/>
          <w:sz w:val="20"/>
        </w:rPr>
        <w:t>Przedmiotem postępowania zakupowego j</w:t>
      </w:r>
      <w:r w:rsidR="00821178" w:rsidRPr="00EB702B">
        <w:rPr>
          <w:rFonts w:asciiTheme="minorHAnsi" w:hAnsiTheme="minorHAnsi" w:cstheme="minorHAnsi"/>
          <w:sz w:val="20"/>
        </w:rPr>
        <w:t xml:space="preserve">est </w:t>
      </w:r>
      <w:r w:rsidR="00E34752" w:rsidRPr="00EB702B">
        <w:rPr>
          <w:rFonts w:asciiTheme="minorHAnsi" w:hAnsiTheme="minorHAnsi" w:cstheme="minorHAnsi"/>
          <w:sz w:val="20"/>
        </w:rPr>
        <w:t xml:space="preserve">opracowanie dokumentacji </w:t>
      </w:r>
      <w:r w:rsidR="00474FFF" w:rsidRPr="00EB702B">
        <w:rPr>
          <w:rFonts w:asciiTheme="minorHAnsi" w:hAnsiTheme="minorHAnsi" w:cstheme="minorHAnsi"/>
          <w:sz w:val="20"/>
        </w:rPr>
        <w:t>projektowej w branży elektroenergetyczne</w:t>
      </w:r>
      <w:r w:rsidR="008B2790" w:rsidRPr="00EB702B">
        <w:rPr>
          <w:rFonts w:asciiTheme="minorHAnsi" w:hAnsiTheme="minorHAnsi" w:cstheme="minorHAnsi"/>
          <w:sz w:val="20"/>
        </w:rPr>
        <w:t>j na terenie działania OŁD w RE</w:t>
      </w:r>
      <w:r w:rsidR="00474FFF" w:rsidRPr="00EB702B">
        <w:rPr>
          <w:rFonts w:asciiTheme="minorHAnsi" w:hAnsiTheme="minorHAnsi" w:cstheme="minorHAnsi"/>
          <w:sz w:val="20"/>
        </w:rPr>
        <w:t xml:space="preserve"> </w:t>
      </w:r>
      <w:r w:rsidR="00776F0B" w:rsidRPr="00EB702B">
        <w:rPr>
          <w:rFonts w:asciiTheme="minorHAnsi" w:hAnsiTheme="minorHAnsi" w:cstheme="minorHAnsi"/>
          <w:b/>
          <w:sz w:val="20"/>
        </w:rPr>
        <w:t xml:space="preserve">Żyrardów </w:t>
      </w:r>
      <w:r w:rsidR="008B2790" w:rsidRPr="00EB702B">
        <w:rPr>
          <w:rFonts w:asciiTheme="minorHAnsi" w:hAnsiTheme="minorHAnsi" w:cstheme="minorHAnsi"/>
          <w:sz w:val="20"/>
        </w:rPr>
        <w:t xml:space="preserve">dla zadania </w:t>
      </w:r>
      <w:r w:rsidR="00574BD8" w:rsidRPr="00EB702B">
        <w:rPr>
          <w:rFonts w:asciiTheme="minorHAnsi" w:hAnsiTheme="minorHAnsi" w:cstheme="minorHAnsi"/>
          <w:sz w:val="20"/>
        </w:rPr>
        <w:t>pn.</w:t>
      </w:r>
      <w:r w:rsidR="00EB702B">
        <w:rPr>
          <w:b/>
          <w:szCs w:val="22"/>
        </w:rPr>
        <w:t>"</w:t>
      </w:r>
      <w:r w:rsidR="006E5E69" w:rsidRPr="006E5E69">
        <w:t xml:space="preserve"> </w:t>
      </w:r>
      <w:r w:rsidR="0073322C" w:rsidRPr="00D07549">
        <w:rPr>
          <w:rFonts w:ascii="Arial" w:eastAsia="Calibri" w:hAnsi="Arial" w:cs="Arial"/>
          <w:b/>
          <w:i/>
        </w:rPr>
        <w:t>Przebudowa  linii napowietrznej  15kV GPZ Kaleń - Ciepłe do stacji Skuły Osada ( 22-1750) gm. Żabia Wola</w:t>
      </w:r>
      <w:r w:rsidR="0073322C">
        <w:rPr>
          <w:rFonts w:ascii="Arial" w:eastAsia="Calibri" w:hAnsi="Arial" w:cs="Arial"/>
          <w:b/>
          <w:i/>
        </w:rPr>
        <w:t>”.</w:t>
      </w:r>
    </w:p>
    <w:p w14:paraId="5B607434" w14:textId="1DFD7E40" w:rsidR="00821178" w:rsidRPr="00EB702B" w:rsidRDefault="008B2790" w:rsidP="00EB702B">
      <w:pPr>
        <w:pStyle w:val="Default"/>
        <w:rPr>
          <w:b/>
          <w:color w:val="auto"/>
          <w:sz w:val="22"/>
          <w:szCs w:val="22"/>
        </w:rPr>
      </w:pPr>
      <w:r w:rsidRPr="00EB702B">
        <w:rPr>
          <w:rFonts w:asciiTheme="minorHAnsi" w:hAnsiTheme="minorHAnsi" w:cstheme="minorHAnsi"/>
          <w:sz w:val="20"/>
        </w:rPr>
        <w:t xml:space="preserve"> –</w:t>
      </w:r>
      <w:r w:rsidR="00474FFF" w:rsidRPr="00EB702B">
        <w:rPr>
          <w:rFonts w:asciiTheme="minorHAnsi" w:hAnsiTheme="minorHAnsi" w:cstheme="minorHAnsi"/>
          <w:sz w:val="20"/>
        </w:rPr>
        <w:t xml:space="preserve"> zgodnie z załącznikiem nr </w:t>
      </w:r>
      <w:r w:rsidR="00474FFF" w:rsidRPr="00EB702B">
        <w:rPr>
          <w:rFonts w:asciiTheme="minorHAnsi" w:hAnsiTheme="minorHAnsi" w:cstheme="minorHAnsi"/>
          <w:b/>
          <w:sz w:val="20"/>
        </w:rPr>
        <w:t>1.</w:t>
      </w:r>
      <w:r w:rsidR="004D00F1" w:rsidRPr="00EB702B">
        <w:rPr>
          <w:rFonts w:asciiTheme="minorHAnsi" w:hAnsiTheme="minorHAnsi" w:cstheme="minorHAnsi"/>
          <w:b/>
          <w:sz w:val="20"/>
        </w:rPr>
        <w:t>7</w:t>
      </w:r>
      <w:r w:rsidR="00474FFF" w:rsidRPr="00EB702B">
        <w:rPr>
          <w:rFonts w:asciiTheme="minorHAnsi" w:hAnsiTheme="minorHAnsi" w:cstheme="minorHAnsi"/>
          <w:b/>
          <w:sz w:val="20"/>
        </w:rPr>
        <w:t xml:space="preserve"> do SWZ</w:t>
      </w:r>
      <w:r w:rsidR="00BC792F" w:rsidRPr="00EB702B">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28A2E2D"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8B6378">
        <w:rPr>
          <w:rFonts w:ascii="Calibri" w:hAnsi="Calibri" w:cs="Calibri"/>
          <w:sz w:val="20"/>
        </w:rPr>
        <w:t xml:space="preserve"> z PGE Dystrybucja </w:t>
      </w:r>
      <w:r w:rsidR="003C2B2F">
        <w:rPr>
          <w:rFonts w:ascii="Calibri" w:hAnsi="Calibri" w:cs="Calibri"/>
          <w:sz w:val="20"/>
        </w:rPr>
        <w:t xml:space="preserve">S.A </w:t>
      </w:r>
      <w:r w:rsidR="00BC792F">
        <w:rPr>
          <w:rFonts w:ascii="Calibri" w:hAnsi="Calibri" w:cs="Calibri"/>
          <w:sz w:val="20"/>
        </w:rPr>
        <w:t>.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78583F"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78583F">
        <w:rPr>
          <w:rFonts w:ascii="Calibri" w:hAnsi="Calibri" w:cs="Calibri"/>
          <w:b/>
          <w:sz w:val="20"/>
        </w:rPr>
        <w:t xml:space="preserve">Termin realizacji </w:t>
      </w:r>
      <w:r w:rsidR="005A7035" w:rsidRPr="0078583F">
        <w:rPr>
          <w:rFonts w:ascii="Calibri" w:hAnsi="Calibri" w:cs="Calibri"/>
          <w:b/>
          <w:sz w:val="20"/>
        </w:rPr>
        <w:t>zamówienia</w:t>
      </w:r>
    </w:p>
    <w:p w14:paraId="78B46CBA" w14:textId="19AA0BF9" w:rsidR="00BC792F" w:rsidRPr="00BC792F" w:rsidRDefault="005B7A9C" w:rsidP="00A473BE">
      <w:pPr>
        <w:pStyle w:val="Akapitzlist"/>
        <w:spacing w:before="120" w:line="276" w:lineRule="auto"/>
        <w:ind w:left="284"/>
        <w:outlineLvl w:val="0"/>
        <w:rPr>
          <w:rFonts w:ascii="Calibri" w:hAnsi="Calibri" w:cs="Calibri"/>
          <w:b/>
          <w:sz w:val="20"/>
        </w:rPr>
      </w:pPr>
      <w:r>
        <w:rPr>
          <w:rFonts w:ascii="Calibri" w:hAnsi="Calibri" w:cs="Calibri"/>
          <w:b/>
          <w:sz w:val="20"/>
        </w:rPr>
        <w:t xml:space="preserve">36 </w:t>
      </w:r>
      <w:r w:rsidR="004638FF">
        <w:rPr>
          <w:rFonts w:ascii="Calibri" w:hAnsi="Calibri" w:cs="Calibri"/>
          <w:b/>
          <w:sz w:val="20"/>
        </w:rPr>
        <w:t xml:space="preserve"> miesię</w:t>
      </w:r>
      <w:r w:rsidR="00FD3A7B">
        <w:rPr>
          <w:rFonts w:ascii="Calibri" w:hAnsi="Calibri" w:cs="Calibri"/>
          <w:b/>
          <w:sz w:val="20"/>
        </w:rPr>
        <w:t>c</w:t>
      </w:r>
      <w:r w:rsidR="004638FF">
        <w:rPr>
          <w:rFonts w:ascii="Calibri" w:hAnsi="Calibri" w:cs="Calibri"/>
          <w:b/>
          <w:sz w:val="20"/>
        </w:rPr>
        <w:t>y</w:t>
      </w:r>
      <w:r w:rsidR="00776F0B" w:rsidRPr="0078583F">
        <w:rPr>
          <w:rFonts w:ascii="Calibri" w:hAnsi="Calibri" w:cs="Calibri"/>
          <w:b/>
          <w:sz w:val="20"/>
        </w:rPr>
        <w:t xml:space="preserve"> </w:t>
      </w:r>
      <w:r w:rsidR="00474FFF" w:rsidRPr="0078583F">
        <w:rPr>
          <w:rFonts w:ascii="Calibri" w:hAnsi="Calibri" w:cs="Calibri"/>
          <w:b/>
          <w:sz w:val="20"/>
        </w:rPr>
        <w:t xml:space="preserve"> od dnia </w:t>
      </w:r>
      <w:r w:rsidR="00474FFF" w:rsidRPr="00474FFF">
        <w:rPr>
          <w:rFonts w:ascii="Calibri" w:hAnsi="Calibri" w:cs="Calibri"/>
          <w:b/>
          <w:sz w:val="20"/>
        </w:rPr>
        <w:t>podpisania umowy</w:t>
      </w:r>
      <w:r w:rsidR="00BC792F" w:rsidRPr="00BC792F">
        <w:rPr>
          <w:rFonts w:ascii="Calibri" w:hAnsi="Calibri" w:cs="Calibri"/>
          <w:sz w:val="20"/>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34826A63"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lastRenderedPageBreak/>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ktowej, 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owego dokumentacji. Bieg okresu </w:t>
      </w:r>
      <w:r w:rsidR="00BC792F" w:rsidRPr="00BC792F">
        <w:rPr>
          <w:rFonts w:asciiTheme="minorHAnsi" w:hAnsiTheme="minorHAnsi" w:cstheme="minorHAnsi"/>
          <w:sz w:val="20"/>
        </w:rPr>
        <w:t>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694E8F20"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005A20E4" w:rsidRPr="00EC1CD7">
        <w:rPr>
          <w:rFonts w:asciiTheme="minorHAnsi" w:hAnsiTheme="minorHAnsi" w:cstheme="minorHAnsi"/>
          <w:bCs/>
          <w:iCs/>
          <w:color w:val="00B0F0"/>
          <w:sz w:val="20"/>
        </w:rPr>
        <w:t xml:space="preserve">Wzór umowy o udostępnieniu nieruchomości </w:t>
      </w:r>
      <w:r w:rsidR="005A20E4" w:rsidRPr="00EC1CD7">
        <w:rPr>
          <w:rFonts w:asciiTheme="minorHAnsi" w:hAnsiTheme="minorHAnsi" w:cstheme="minorHAnsi"/>
          <w:color w:val="00B0F0"/>
          <w:sz w:val="20"/>
        </w:rPr>
        <w:t>w celu budowy urządzeń energetycznych</w:t>
      </w:r>
    </w:p>
    <w:p w14:paraId="0C8BE382" w14:textId="59906DD1"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5A20E4">
        <w:rPr>
          <w:rFonts w:asciiTheme="minorHAnsi" w:hAnsiTheme="minorHAnsi" w:cstheme="minorHAnsi"/>
          <w:color w:val="00B0F0"/>
          <w:sz w:val="20"/>
        </w:rPr>
        <w:t xml:space="preserve">Wzór </w:t>
      </w:r>
      <w:r w:rsidR="005A20E4" w:rsidRPr="005A20E4">
        <w:rPr>
          <w:rFonts w:asciiTheme="minorHAnsi" w:hAnsiTheme="minorHAnsi" w:cstheme="minorHAnsi"/>
          <w:color w:val="00B0F0"/>
          <w:sz w:val="20"/>
        </w:rPr>
        <w:t xml:space="preserve">porozumienia o ustanowienie nieodpłatnej służebności </w:t>
      </w:r>
      <w:proofErr w:type="spellStart"/>
      <w:r w:rsidR="005A20E4" w:rsidRPr="005A20E4">
        <w:rPr>
          <w:rFonts w:asciiTheme="minorHAnsi" w:hAnsiTheme="minorHAnsi" w:cstheme="minorHAnsi"/>
          <w:color w:val="00B0F0"/>
          <w:sz w:val="20"/>
        </w:rPr>
        <w:t>przesyłu</w:t>
      </w:r>
      <w:proofErr w:type="spellEnd"/>
    </w:p>
    <w:p w14:paraId="6DA3A0FB" w14:textId="7DF2FB0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005A20E4" w:rsidRPr="005A20E4">
        <w:rPr>
          <w:rFonts w:asciiTheme="minorHAnsi" w:hAnsiTheme="minorHAnsi" w:cstheme="minorHAnsi"/>
          <w:color w:val="00B0F0"/>
          <w:sz w:val="20"/>
        </w:rPr>
        <w:t xml:space="preserve">Wzór porozumienia o ustanowienie odpłatnej służebności </w:t>
      </w:r>
      <w:proofErr w:type="spellStart"/>
      <w:r w:rsidR="005A20E4" w:rsidRPr="005A20E4">
        <w:rPr>
          <w:rFonts w:asciiTheme="minorHAnsi" w:hAnsiTheme="minorHAnsi" w:cstheme="minorHAnsi"/>
          <w:color w:val="00B0F0"/>
          <w:sz w:val="20"/>
        </w:rPr>
        <w:t>przesyłu</w:t>
      </w:r>
      <w:proofErr w:type="spellEnd"/>
    </w:p>
    <w:p w14:paraId="3963A436" w14:textId="2FEA6B00" w:rsidR="00DA054A" w:rsidRPr="00D0430A" w:rsidRDefault="00DA054A" w:rsidP="00DA054A">
      <w:pPr>
        <w:rPr>
          <w:rFonts w:asciiTheme="minorHAnsi" w:hAnsiTheme="minorHAnsi" w:cstheme="minorHAnsi"/>
          <w:sz w:val="20"/>
        </w:rPr>
      </w:pPr>
      <w:r w:rsidRPr="00D0430A">
        <w:rPr>
          <w:rFonts w:asciiTheme="minorHAnsi" w:hAnsiTheme="minorHAnsi" w:cstheme="minorHAnsi"/>
          <w:sz w:val="20"/>
        </w:rPr>
        <w:t xml:space="preserve">Załącznik nr 1.6 – </w:t>
      </w:r>
      <w:r w:rsidR="00D0430A" w:rsidRPr="00D0430A">
        <w:rPr>
          <w:rFonts w:asciiTheme="minorHAnsi" w:hAnsiTheme="minorHAnsi" w:cstheme="minorHAnsi"/>
          <w:color w:val="00B0F0"/>
          <w:sz w:val="20"/>
        </w:rPr>
        <w:t xml:space="preserve">Wytyczne </w:t>
      </w:r>
      <w:r w:rsidR="00D0430A">
        <w:rPr>
          <w:rFonts w:asciiTheme="minorHAnsi" w:hAnsiTheme="minorHAnsi" w:cstheme="minorHAnsi"/>
          <w:color w:val="00B0F0"/>
          <w:sz w:val="20"/>
        </w:rPr>
        <w:t xml:space="preserve">dla projektantów – układanie kabli SN </w:t>
      </w:r>
      <w:r w:rsidR="00D0430A" w:rsidRPr="00D0430A">
        <w:rPr>
          <w:rFonts w:asciiTheme="minorHAnsi" w:hAnsiTheme="minorHAnsi" w:cstheme="minorHAnsi"/>
          <w:color w:val="00B0F0"/>
          <w:sz w:val="20"/>
        </w:rPr>
        <w:t xml:space="preserve">metodą płużenia </w:t>
      </w:r>
    </w:p>
    <w:p w14:paraId="26BC479E" w14:textId="53D7745D" w:rsidR="00BC792F" w:rsidRPr="0078583F" w:rsidRDefault="00BC792F" w:rsidP="00DA054A">
      <w:pPr>
        <w:rPr>
          <w:rFonts w:asciiTheme="minorHAnsi" w:hAnsiTheme="minorHAnsi" w:cstheme="minorHAnsi"/>
          <w:sz w:val="20"/>
        </w:rPr>
      </w:pPr>
      <w:r w:rsidRPr="0078583F">
        <w:rPr>
          <w:rFonts w:asciiTheme="minorHAnsi" w:hAnsiTheme="minorHAnsi" w:cstheme="minorHAnsi"/>
          <w:sz w:val="20"/>
        </w:rPr>
        <w:t xml:space="preserve">Załącznik nr 1.7 – </w:t>
      </w:r>
      <w:r w:rsidR="004D00F1" w:rsidRPr="0078583F">
        <w:rPr>
          <w:rFonts w:asciiTheme="minorHAnsi" w:hAnsiTheme="minorHAnsi" w:cstheme="minorHAnsi"/>
          <w:sz w:val="20"/>
        </w:rPr>
        <w:t>Specyfikacja techniczna</w:t>
      </w:r>
    </w:p>
    <w:p w14:paraId="00F5C7D4" w14:textId="07F185AB" w:rsidR="00BC792F" w:rsidRPr="0078583F" w:rsidRDefault="00BC792F" w:rsidP="00DA054A">
      <w:pPr>
        <w:rPr>
          <w:rFonts w:asciiTheme="minorHAnsi" w:hAnsiTheme="minorHAnsi" w:cstheme="minorHAnsi"/>
          <w:sz w:val="20"/>
        </w:rPr>
      </w:pPr>
      <w:r w:rsidRPr="0078583F">
        <w:rPr>
          <w:rFonts w:asciiTheme="minorHAnsi" w:hAnsiTheme="minorHAnsi" w:cstheme="minorHAnsi"/>
          <w:sz w:val="20"/>
        </w:rPr>
        <w:t>Załącznik nr 1.8 – Mapka podgl</w:t>
      </w:r>
      <w:r w:rsidR="003A3376" w:rsidRPr="0078583F">
        <w:rPr>
          <w:rFonts w:asciiTheme="minorHAnsi" w:hAnsiTheme="minorHAnsi" w:cstheme="minorHAnsi"/>
          <w:sz w:val="20"/>
        </w:rPr>
        <w:t>ą</w:t>
      </w:r>
      <w:r w:rsidRPr="0078583F">
        <w:rPr>
          <w:rFonts w:asciiTheme="minorHAnsi" w:hAnsiTheme="minorHAnsi" w:cstheme="minorHAnsi"/>
          <w:sz w:val="20"/>
        </w:rPr>
        <w:t>dowa</w:t>
      </w:r>
    </w:p>
    <w:p w14:paraId="1E394313" w14:textId="7C4A5EB8" w:rsidR="00F0010F" w:rsidRPr="0078583F" w:rsidRDefault="00F0010F" w:rsidP="00DA054A">
      <w:pPr>
        <w:rPr>
          <w:rFonts w:asciiTheme="minorHAnsi" w:hAnsiTheme="minorHAnsi" w:cstheme="minorHAnsi"/>
          <w:sz w:val="20"/>
        </w:rPr>
      </w:pPr>
      <w:r w:rsidRPr="0078583F">
        <w:rPr>
          <w:rFonts w:asciiTheme="minorHAnsi" w:hAnsiTheme="minorHAnsi" w:cstheme="minorHAnsi"/>
          <w:sz w:val="20"/>
        </w:rPr>
        <w:t>Załącznik nr 1.10 – 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Decyzja o ustaleniu lokalizacji inwestycji celu publicznego z załącznikiem graficznym lub </w:t>
      </w:r>
      <w:proofErr w:type="spellStart"/>
      <w:r w:rsidRPr="005873E7">
        <w:rPr>
          <w:rFonts w:asciiTheme="minorHAnsi" w:hAnsiTheme="minorHAnsi" w:cstheme="minorHAnsi"/>
          <w:sz w:val="20"/>
        </w:rPr>
        <w:t>Wyrys</w:t>
      </w:r>
      <w:proofErr w:type="spellEnd"/>
      <w:r w:rsidRPr="005873E7">
        <w:rPr>
          <w:rFonts w:asciiTheme="minorHAnsi" w:hAnsiTheme="minorHAnsi" w:cstheme="minorHAnsi"/>
          <w:sz w:val="20"/>
        </w:rPr>
        <w:t xml:space="preserve">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lastRenderedPageBreak/>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Schematy jednokreskowe (np. linie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Zbiorcze zestawienia materiałów dla linii napowietrznej, kabli –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5873E7">
        <w:rPr>
          <w:rFonts w:asciiTheme="minorHAnsi" w:hAnsiTheme="minorHAnsi" w:cstheme="minorHAnsi"/>
          <w:sz w:val="20"/>
        </w:rPr>
        <w:t>dojazdowa-uzgodniona</w:t>
      </w:r>
      <w:proofErr w:type="spellEnd"/>
      <w:r w:rsidRPr="005873E7">
        <w:rPr>
          <w:rFonts w:asciiTheme="minorHAnsi" w:hAnsiTheme="minorHAnsi" w:cstheme="minorHAnsi"/>
          <w:sz w:val="20"/>
        </w:rPr>
        <w:t xml:space="preserve">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1CA26208"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71298C">
        <w:rPr>
          <w:rFonts w:asciiTheme="minorHAnsi" w:hAnsiTheme="minorHAnsi" w:cstheme="minorHAnsi"/>
          <w:sz w:val="20"/>
        </w:rPr>
        <w:t>Łódź</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lastRenderedPageBreak/>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Akty notarialne służebności </w:t>
      </w:r>
      <w:proofErr w:type="spellStart"/>
      <w:r w:rsidRPr="005873E7">
        <w:rPr>
          <w:rFonts w:asciiTheme="minorHAnsi" w:hAnsiTheme="minorHAnsi" w:cstheme="minorHAnsi"/>
          <w:sz w:val="20"/>
        </w:rPr>
        <w:t>przesyłu</w:t>
      </w:r>
      <w:proofErr w:type="spellEnd"/>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7B8398D"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Klauzula – zatwierdzenie do realizacji (dotyc</w:t>
      </w:r>
      <w:r w:rsidR="007A7DE8">
        <w:rPr>
          <w:rFonts w:asciiTheme="minorHAnsi" w:hAnsiTheme="minorHAnsi" w:cstheme="minorHAnsi"/>
          <w:sz w:val="20"/>
        </w:rPr>
        <w:t>zy PGE Dystrybucja S.A. Oddział Łódź</w:t>
      </w:r>
      <w:r w:rsidRPr="005873E7">
        <w:rPr>
          <w:rFonts w:asciiTheme="minorHAnsi" w:hAnsiTheme="minorHAnsi" w:cstheme="minorHAnsi"/>
          <w:sz w:val="20"/>
        </w:rPr>
        <w:t>)</w:t>
      </w:r>
    </w:p>
    <w:p w14:paraId="6AB1F940" w14:textId="403F0069"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 xml:space="preserve">y PGE Dystrybucja S.A. Oddział </w:t>
      </w:r>
      <w:r w:rsidR="007A7DE8">
        <w:rPr>
          <w:rFonts w:asciiTheme="minorHAnsi" w:hAnsiTheme="minorHAnsi" w:cstheme="minorHAnsi"/>
          <w:sz w:val="20"/>
        </w:rPr>
        <w:t>Łódź</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77777777"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SWZ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w:t>
      </w:r>
      <w:proofErr w:type="spellStart"/>
      <w:r w:rsidRPr="00AD604E">
        <w:rPr>
          <w:rFonts w:asciiTheme="minorHAnsi" w:eastAsiaTheme="minorHAnsi" w:hAnsiTheme="minorHAnsi" w:cstheme="minorHAnsi"/>
          <w:bCs/>
          <w:i/>
          <w:sz w:val="20"/>
        </w:rPr>
        <w:t>ym</w:t>
      </w:r>
      <w:proofErr w:type="spellEnd"/>
      <w:r w:rsidRPr="00AD604E">
        <w:rPr>
          <w:rFonts w:asciiTheme="minorHAnsi" w:eastAsiaTheme="minorHAnsi" w:hAnsiTheme="minorHAnsi" w:cstheme="minorHAnsi"/>
          <w:bCs/>
          <w:i/>
          <w:sz w:val="20"/>
        </w:rPr>
        <w:t xml:space="preserve">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asciiTheme="minorHAnsi" w:hAnsiTheme="minorHAnsi" w:cstheme="minorHAnsi"/>
          <w:sz w:val="20"/>
        </w:rPr>
        <w:t>nasadzeń</w:t>
      </w:r>
      <w:proofErr w:type="spellEnd"/>
      <w:r w:rsidRPr="00A6238A">
        <w:rPr>
          <w:rFonts w:asciiTheme="minorHAnsi" w:hAnsiTheme="minorHAnsi" w:cstheme="minorHAnsi"/>
          <w:sz w:val="20"/>
        </w:rPr>
        <w:t xml:space="preserve">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Default="00A6238A" w:rsidP="00A6238A">
      <w:pPr>
        <w:rPr>
          <w:rFonts w:asciiTheme="minorHAnsi" w:hAnsiTheme="minorHAnsi" w:cstheme="minorHAnsi"/>
          <w:sz w:val="20"/>
        </w:rPr>
      </w:pPr>
    </w:p>
    <w:p w14:paraId="51927763" w14:textId="77777777" w:rsidR="00777F2D" w:rsidRDefault="00777F2D" w:rsidP="00A6238A">
      <w:pPr>
        <w:rPr>
          <w:rFonts w:asciiTheme="minorHAnsi" w:hAnsiTheme="minorHAnsi" w:cstheme="minorHAnsi"/>
          <w:sz w:val="20"/>
        </w:rPr>
      </w:pPr>
    </w:p>
    <w:p w14:paraId="0861E340" w14:textId="77777777" w:rsidR="00777F2D" w:rsidRPr="00A6238A" w:rsidRDefault="00777F2D"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62D06E3" w:rsidR="00A6238A" w:rsidRPr="00A6238A" w:rsidRDefault="005A20E4" w:rsidP="00A6238A">
      <w:pPr>
        <w:rPr>
          <w:rFonts w:asciiTheme="minorHAnsi" w:hAnsiTheme="minorHAnsi" w:cstheme="minorHAnsi"/>
          <w:sz w:val="20"/>
        </w:rPr>
      </w:pPr>
      <w:r w:rsidRPr="007F1B03">
        <w:rPr>
          <w:rFonts w:asciiTheme="minorHAnsi" w:hAnsiTheme="minorHAnsi" w:cstheme="minorHAnsi"/>
          <w:b/>
          <w:bCs/>
          <w:iCs/>
          <w:sz w:val="20"/>
        </w:rPr>
        <w:lastRenderedPageBreak/>
        <w:t xml:space="preserve">Załącznik nr 1.4 do SWZ - </w:t>
      </w:r>
      <w:r w:rsidR="00B649C3" w:rsidRPr="00EC1CD7">
        <w:rPr>
          <w:rFonts w:asciiTheme="minorHAnsi" w:hAnsiTheme="minorHAnsi" w:cstheme="minorHAnsi"/>
          <w:b/>
          <w:sz w:val="20"/>
        </w:rPr>
        <w:t xml:space="preserve">Wzór porozumienia o ustanowienie nieodpłatnej służebności </w:t>
      </w:r>
      <w:proofErr w:type="spellStart"/>
      <w:r w:rsidR="00B649C3" w:rsidRPr="00EC1CD7">
        <w:rPr>
          <w:rFonts w:asciiTheme="minorHAnsi" w:hAnsiTheme="minorHAnsi" w:cstheme="minorHAnsi"/>
          <w:b/>
          <w:sz w:val="20"/>
        </w:rPr>
        <w:t>przesyłu</w:t>
      </w:r>
      <w:proofErr w:type="spellEnd"/>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w:t>
      </w:r>
      <w:proofErr w:type="spellStart"/>
      <w:r w:rsidRPr="00B649C3">
        <w:rPr>
          <w:rFonts w:asciiTheme="minorHAnsi" w:eastAsiaTheme="minorHAnsi" w:hAnsiTheme="minorHAnsi" w:cstheme="minorHAnsi"/>
          <w:bCs/>
          <w:i/>
          <w:sz w:val="20"/>
        </w:rPr>
        <w:t>ym</w:t>
      </w:r>
      <w:proofErr w:type="spellEnd"/>
      <w:r w:rsidRPr="00B649C3">
        <w:rPr>
          <w:rFonts w:asciiTheme="minorHAnsi" w:eastAsiaTheme="minorHAnsi" w:hAnsiTheme="minorHAnsi" w:cstheme="minorHAnsi"/>
          <w:bCs/>
          <w:i/>
          <w:sz w:val="20"/>
        </w:rPr>
        <w:t xml:space="preserve">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zwaną/</w:t>
      </w:r>
      <w:proofErr w:type="spellStart"/>
      <w:r w:rsidRPr="00B649C3">
        <w:rPr>
          <w:rFonts w:asciiTheme="minorHAnsi" w:hAnsiTheme="minorHAnsi" w:cstheme="minorHAnsi"/>
          <w:sz w:val="20"/>
        </w:rPr>
        <w:t>ym</w:t>
      </w:r>
      <w:proofErr w:type="spellEnd"/>
      <w:r w:rsidRPr="00B649C3">
        <w:rPr>
          <w:rFonts w:asciiTheme="minorHAnsi" w:hAnsiTheme="minorHAnsi" w:cstheme="minorHAnsi"/>
          <w:sz w:val="20"/>
        </w:rPr>
        <w:t xml:space="preserve">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2FEE3F5B"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której mowa w ust.1 niniejszego paragrafu, będzie polegała na prawie korzystania 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powierzchni gruntu pod słupową stacją transformatorową wraz z obrysem, 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tj. o pow.……..m².</w:t>
      </w:r>
    </w:p>
    <w:p w14:paraId="2EF683CB" w14:textId="597E1095"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poniesie Inwestor. </w:t>
      </w:r>
    </w:p>
    <w:p w14:paraId="2AD4793C"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do kancelarii Oddziału Łódź albo właściwego Rejonu Energetycznego</w:t>
      </w:r>
      <w:del w:id="2" w:author="Siotor-Goździk Izabela [PGE Dystr. O.Łódź]" w:date="2024-01-23T10:06:00Z">
        <w:r w:rsidRPr="00B649C3" w:rsidDel="007108D9">
          <w:rPr>
            <w:rFonts w:asciiTheme="minorHAnsi" w:eastAsiaTheme="minorHAnsi" w:hAnsiTheme="minorHAnsi" w:cstheme="minorHAnsi"/>
            <w:sz w:val="20"/>
          </w:rPr>
          <w:delText>.</w:delText>
        </w:r>
      </w:del>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W przypadku konieczności realizacji prac budowlanych przed złożeniem przez Inwestora w formie aktu notarialnego oświadczenia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B649C3">
        <w:rPr>
          <w:rFonts w:asciiTheme="minorHAnsi" w:hAnsiTheme="minorHAnsi" w:cstheme="minorHAnsi"/>
          <w:sz w:val="20"/>
        </w:rPr>
        <w:t>nasadzeń</w:t>
      </w:r>
      <w:proofErr w:type="spellEnd"/>
      <w:r w:rsidRPr="00B649C3">
        <w:rPr>
          <w:rFonts w:asciiTheme="minorHAnsi" w:hAnsiTheme="minorHAnsi" w:cstheme="minorHAnsi"/>
          <w:sz w:val="20"/>
        </w:rPr>
        <w:t xml:space="preserve">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22462C8D"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 xml:space="preserve">Wzór porozumienia o ustanowienie odpłatnej służebności </w:t>
      </w:r>
      <w:proofErr w:type="spellStart"/>
      <w:r w:rsidRPr="00EC1CD7">
        <w:rPr>
          <w:rFonts w:asciiTheme="minorHAnsi" w:hAnsiTheme="minorHAnsi" w:cstheme="minorHAnsi"/>
          <w:b/>
          <w:sz w:val="20"/>
        </w:rPr>
        <w:t>przesyłu</w:t>
      </w:r>
      <w:proofErr w:type="spellEnd"/>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w:t>
      </w:r>
      <w:proofErr w:type="spellStart"/>
      <w:r w:rsidRPr="00037857">
        <w:rPr>
          <w:rFonts w:asciiTheme="minorHAnsi" w:eastAsiaTheme="minorHAnsi" w:hAnsiTheme="minorHAnsi" w:cstheme="minorHAnsi"/>
          <w:bCs/>
          <w:i/>
          <w:sz w:val="20"/>
        </w:rPr>
        <w:t>ym</w:t>
      </w:r>
      <w:proofErr w:type="spellEnd"/>
      <w:r w:rsidRPr="00037857">
        <w:rPr>
          <w:rFonts w:asciiTheme="minorHAnsi" w:eastAsiaTheme="minorHAnsi" w:hAnsiTheme="minorHAnsi" w:cstheme="minorHAnsi"/>
          <w:bCs/>
          <w:i/>
          <w:sz w:val="20"/>
        </w:rPr>
        <w:t xml:space="preserve">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zwaną/</w:t>
      </w:r>
      <w:proofErr w:type="spellStart"/>
      <w:r w:rsidRPr="00037857">
        <w:rPr>
          <w:rFonts w:asciiTheme="minorHAnsi" w:hAnsiTheme="minorHAnsi" w:cstheme="minorHAnsi"/>
          <w:sz w:val="20"/>
        </w:rPr>
        <w:t>ym</w:t>
      </w:r>
      <w:proofErr w:type="spellEnd"/>
      <w:r w:rsidRPr="00037857">
        <w:rPr>
          <w:rFonts w:asciiTheme="minorHAnsi" w:hAnsiTheme="minorHAnsi" w:cstheme="minorHAnsi"/>
          <w:sz w:val="20"/>
        </w:rPr>
        <w:t xml:space="preserve">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powierzchni gruntu pod słupową stacją transformatorową wraz z obrysem, 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tj. o pow.……..m².</w:t>
      </w:r>
    </w:p>
    <w:p w14:paraId="10792F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xml:space="preserve">), najpóźniej w terminie 30 dni od dnia podpisania przez Właściciela nieruchomości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Koszty notarialne, koszty opłat sądowych tytułem niezbędnych wpisów w księgach wieczystych związane </w:t>
      </w:r>
      <w:r w:rsidRPr="00037857">
        <w:rPr>
          <w:rFonts w:asciiTheme="minorHAnsi" w:eastAsiaTheme="minorHAnsi" w:hAnsiTheme="minorHAnsi" w:cstheme="minorHAnsi"/>
          <w:sz w:val="20"/>
        </w:rPr>
        <w:br/>
        <w:t xml:space="preserve">z ustanowieniem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Zapłata tych kosztów nastąpi w terminie 30 dni od daty wpływu faktury wraz z wypisem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lastRenderedPageBreak/>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4EAFCC95" w14:textId="77777777"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037857">
        <w:rPr>
          <w:rFonts w:asciiTheme="minorHAnsi" w:hAnsiTheme="minorHAnsi" w:cstheme="minorHAnsi"/>
          <w:sz w:val="20"/>
        </w:rPr>
        <w:t>nasadzeń</w:t>
      </w:r>
      <w:proofErr w:type="spellEnd"/>
      <w:r w:rsidRPr="00037857">
        <w:rPr>
          <w:rFonts w:asciiTheme="minorHAnsi" w:hAnsiTheme="minorHAnsi" w:cstheme="minorHAnsi"/>
          <w:sz w:val="20"/>
        </w:rPr>
        <w:t xml:space="preserve">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DB3A137" w14:textId="77777777" w:rsidR="00037857" w:rsidRPr="00037857" w:rsidRDefault="00037857" w:rsidP="00037857">
      <w:pPr>
        <w:rPr>
          <w:rFonts w:asciiTheme="minorHAnsi" w:hAnsiTheme="minorHAnsi" w:cstheme="minorHAnsi"/>
          <w:sz w:val="20"/>
        </w:rPr>
      </w:pPr>
    </w:p>
    <w:p w14:paraId="0F3C7700" w14:textId="77777777" w:rsidR="00037857" w:rsidRPr="00037857" w:rsidRDefault="00037857" w:rsidP="00037857">
      <w:pPr>
        <w:rPr>
          <w:rFonts w:asciiTheme="minorHAnsi" w:hAnsiTheme="minorHAnsi" w:cstheme="minorHAnsi"/>
          <w:sz w:val="20"/>
        </w:rPr>
      </w:pPr>
    </w:p>
    <w:p w14:paraId="1DAE016F" w14:textId="77777777" w:rsidR="00037857" w:rsidRPr="00037857" w:rsidRDefault="00037857" w:rsidP="00037857">
      <w:pPr>
        <w:rPr>
          <w:rFonts w:asciiTheme="minorHAnsi" w:hAnsiTheme="minorHAnsi" w:cstheme="minorHAnsi"/>
          <w:sz w:val="20"/>
        </w:rPr>
      </w:pPr>
    </w:p>
    <w:p w14:paraId="3779CF46" w14:textId="77777777" w:rsidR="00037857" w:rsidRPr="00037857" w:rsidRDefault="00037857" w:rsidP="00037857">
      <w:pPr>
        <w:spacing w:after="200" w:line="276" w:lineRule="auto"/>
        <w:jc w:val="left"/>
        <w:rPr>
          <w:rFonts w:asciiTheme="minorHAnsi" w:eastAsiaTheme="minorHAnsi" w:hAnsiTheme="minorHAnsi" w:cstheme="minorBidi"/>
          <w:szCs w:val="22"/>
        </w:rPr>
      </w:pP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1080A42C" w14:textId="60450BEB" w:rsidR="00BE0422"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w:t>
      </w:r>
      <w:r w:rsidR="00BE0422">
        <w:rPr>
          <w:rFonts w:asciiTheme="minorHAnsi" w:hAnsiTheme="minorHAnsi" w:cstheme="minorHAnsi"/>
          <w:b/>
          <w:sz w:val="20"/>
        </w:rPr>
        <w:t>–</w:t>
      </w:r>
      <w:r w:rsidR="007F1B03">
        <w:rPr>
          <w:rFonts w:asciiTheme="minorHAnsi" w:hAnsiTheme="minorHAnsi" w:cstheme="minorHAnsi"/>
          <w:b/>
          <w:sz w:val="20"/>
        </w:rPr>
        <w:t xml:space="preserve"> </w:t>
      </w:r>
      <w:r w:rsidR="00BE0422">
        <w:rPr>
          <w:rFonts w:asciiTheme="minorHAnsi" w:hAnsiTheme="minorHAnsi" w:cstheme="minorHAnsi"/>
          <w:b/>
          <w:sz w:val="20"/>
        </w:rPr>
        <w:t xml:space="preserve">Wytyczne dla projektantów – układanie kabli SN metodą płużenia </w:t>
      </w: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default" r:id="rId14"/>
      <w:footerReference w:type="default" r:id="rId15"/>
      <w:headerReference w:type="first" r:id="rId16"/>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83C91" w14:textId="77777777" w:rsidR="00025A4D" w:rsidRDefault="00025A4D" w:rsidP="004A302B">
      <w:pPr>
        <w:spacing w:line="240" w:lineRule="auto"/>
      </w:pPr>
      <w:r>
        <w:separator/>
      </w:r>
    </w:p>
  </w:endnote>
  <w:endnote w:type="continuationSeparator" w:id="0">
    <w:p w14:paraId="14D63644" w14:textId="77777777" w:rsidR="00025A4D" w:rsidRDefault="00025A4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653C64A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E5E69">
      <w:rPr>
        <w:rFonts w:ascii="Calibri" w:hAnsi="Calibri"/>
        <w:bCs/>
        <w:noProof/>
        <w:sz w:val="16"/>
        <w:szCs w:val="16"/>
      </w:rPr>
      <w:t>18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E5E69">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821CC" w14:textId="77777777" w:rsidR="00025A4D" w:rsidRDefault="00025A4D" w:rsidP="004A302B">
      <w:pPr>
        <w:spacing w:line="240" w:lineRule="auto"/>
      </w:pPr>
      <w:r>
        <w:separator/>
      </w:r>
    </w:p>
  </w:footnote>
  <w:footnote w:type="continuationSeparator" w:id="0">
    <w:p w14:paraId="607EADCB" w14:textId="77777777" w:rsidR="00025A4D" w:rsidRDefault="00025A4D"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57" w14:textId="520763A4" w:rsidR="002369B6" w:rsidRPr="00B074C6" w:rsidRDefault="002369B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3F90A" w14:textId="2E87683B" w:rsidR="00B074C6" w:rsidRDefault="00777F2D" w:rsidP="00777F2D">
    <w:pPr>
      <w:pStyle w:val="Nagwek"/>
      <w:tabs>
        <w:tab w:val="clear" w:pos="4536"/>
        <w:tab w:val="clear" w:pos="9072"/>
        <w:tab w:val="right" w:pos="8959"/>
      </w:tabs>
    </w:pPr>
    <w:r w:rsidRPr="00777F2D">
      <w:t>POST/DYS/OLD/GZ/04378/2025</w:t>
    </w:r>
    <w:r>
      <w:tab/>
    </w:r>
    <w:r>
      <w:rPr>
        <w:noProof/>
        <w:lang w:eastAsia="pl-PL"/>
      </w:rPr>
      <w:drawing>
        <wp:inline distT="0" distB="0" distL="0" distR="0" wp14:anchorId="72901408" wp14:editId="1C5D5CD0">
          <wp:extent cx="876300" cy="681355"/>
          <wp:effectExtent l="0" t="0" r="0" b="4445"/>
          <wp:docPr id="997967086" name="Obraz 997967086"/>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996838486">
    <w:abstractNumId w:val="14"/>
  </w:num>
  <w:num w:numId="2" w16cid:durableId="2115050789">
    <w:abstractNumId w:val="15"/>
  </w:num>
  <w:num w:numId="3" w16cid:durableId="1848866398">
    <w:abstractNumId w:val="18"/>
  </w:num>
  <w:num w:numId="4" w16cid:durableId="1599479801">
    <w:abstractNumId w:val="23"/>
  </w:num>
  <w:num w:numId="5" w16cid:durableId="994841777">
    <w:abstractNumId w:val="27"/>
  </w:num>
  <w:num w:numId="6" w16cid:durableId="1351681676">
    <w:abstractNumId w:val="10"/>
  </w:num>
  <w:num w:numId="7" w16cid:durableId="1133249805">
    <w:abstractNumId w:val="17"/>
  </w:num>
  <w:num w:numId="8" w16cid:durableId="1533033825">
    <w:abstractNumId w:val="9"/>
  </w:num>
  <w:num w:numId="9" w16cid:durableId="670720679">
    <w:abstractNumId w:val="38"/>
  </w:num>
  <w:num w:numId="10" w16cid:durableId="1240168491">
    <w:abstractNumId w:val="20"/>
  </w:num>
  <w:num w:numId="11" w16cid:durableId="359672934">
    <w:abstractNumId w:val="19"/>
  </w:num>
  <w:num w:numId="12" w16cid:durableId="1267343097">
    <w:abstractNumId w:val="30"/>
  </w:num>
  <w:num w:numId="13" w16cid:durableId="625815817">
    <w:abstractNumId w:val="28"/>
  </w:num>
  <w:num w:numId="14" w16cid:durableId="1156993894">
    <w:abstractNumId w:val="6"/>
  </w:num>
  <w:num w:numId="15" w16cid:durableId="483357181">
    <w:abstractNumId w:val="12"/>
  </w:num>
  <w:num w:numId="16" w16cid:durableId="315644144">
    <w:abstractNumId w:val="32"/>
  </w:num>
  <w:num w:numId="17" w16cid:durableId="1109662374">
    <w:abstractNumId w:val="5"/>
  </w:num>
  <w:num w:numId="18" w16cid:durableId="2130778336">
    <w:abstractNumId w:val="7"/>
  </w:num>
  <w:num w:numId="19" w16cid:durableId="356583273">
    <w:abstractNumId w:val="33"/>
  </w:num>
  <w:num w:numId="20" w16cid:durableId="67925920">
    <w:abstractNumId w:val="25"/>
  </w:num>
  <w:num w:numId="21" w16cid:durableId="771166550">
    <w:abstractNumId w:val="40"/>
  </w:num>
  <w:num w:numId="22" w16cid:durableId="1278179632">
    <w:abstractNumId w:val="35"/>
  </w:num>
  <w:num w:numId="23" w16cid:durableId="1275093756">
    <w:abstractNumId w:val="29"/>
  </w:num>
  <w:num w:numId="24" w16cid:durableId="565185069">
    <w:abstractNumId w:val="22"/>
  </w:num>
  <w:num w:numId="25" w16cid:durableId="1087074178">
    <w:abstractNumId w:val="39"/>
  </w:num>
  <w:num w:numId="26" w16cid:durableId="489638663">
    <w:abstractNumId w:val="37"/>
  </w:num>
  <w:num w:numId="27" w16cid:durableId="502936990">
    <w:abstractNumId w:val="21"/>
  </w:num>
  <w:num w:numId="28" w16cid:durableId="505947203">
    <w:abstractNumId w:val="24"/>
  </w:num>
  <w:num w:numId="29" w16cid:durableId="1725174285">
    <w:abstractNumId w:val="31"/>
  </w:num>
  <w:num w:numId="30" w16cid:durableId="1628706966">
    <w:abstractNumId w:val="34"/>
  </w:num>
  <w:num w:numId="31" w16cid:durableId="742071615">
    <w:abstractNumId w:val="4"/>
  </w:num>
  <w:num w:numId="32" w16cid:durableId="222180349">
    <w:abstractNumId w:val="8"/>
  </w:num>
  <w:num w:numId="33" w16cid:durableId="1171600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53416978">
    <w:abstractNumId w:val="36"/>
  </w:num>
  <w:num w:numId="35" w16cid:durableId="953631649">
    <w:abstractNumId w:val="16"/>
  </w:num>
  <w:num w:numId="36" w16cid:durableId="1173839161">
    <w:abstractNumId w:val="11"/>
  </w:num>
  <w:num w:numId="37" w16cid:durableId="153842719">
    <w:abstractNumId w:val="13"/>
  </w:num>
  <w:num w:numId="38" w16cid:durableId="350684288">
    <w:abstractNumId w:val="3"/>
  </w:num>
  <w:num w:numId="39" w16cid:durableId="574437683">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A4D"/>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B26"/>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056"/>
    <w:rsid w:val="00165652"/>
    <w:rsid w:val="00166625"/>
    <w:rsid w:val="00166E39"/>
    <w:rsid w:val="00167B55"/>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C84"/>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622D"/>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5CA"/>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073"/>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9D0"/>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2F"/>
    <w:rsid w:val="003C2B99"/>
    <w:rsid w:val="003C2FD0"/>
    <w:rsid w:val="003C39BE"/>
    <w:rsid w:val="003C547E"/>
    <w:rsid w:val="003C64D8"/>
    <w:rsid w:val="003C7649"/>
    <w:rsid w:val="003C7A3B"/>
    <w:rsid w:val="003C7F7D"/>
    <w:rsid w:val="003D27B6"/>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63B0"/>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8FF"/>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62B"/>
    <w:rsid w:val="00494A45"/>
    <w:rsid w:val="00494A9B"/>
    <w:rsid w:val="00494AD6"/>
    <w:rsid w:val="00495CA3"/>
    <w:rsid w:val="00496F19"/>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12F"/>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B7A9C"/>
    <w:rsid w:val="005C18BB"/>
    <w:rsid w:val="005C1E38"/>
    <w:rsid w:val="005C23BF"/>
    <w:rsid w:val="005C318B"/>
    <w:rsid w:val="005C489F"/>
    <w:rsid w:val="005C497A"/>
    <w:rsid w:val="005C503D"/>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773"/>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0DA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20B7"/>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5E69"/>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0E2B"/>
    <w:rsid w:val="00711D36"/>
    <w:rsid w:val="00712338"/>
    <w:rsid w:val="0071298C"/>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322C"/>
    <w:rsid w:val="00734385"/>
    <w:rsid w:val="00735EE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F0B"/>
    <w:rsid w:val="00777F2D"/>
    <w:rsid w:val="00780E0A"/>
    <w:rsid w:val="00782340"/>
    <w:rsid w:val="0078319C"/>
    <w:rsid w:val="00783534"/>
    <w:rsid w:val="00785158"/>
    <w:rsid w:val="0078583F"/>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BCA"/>
    <w:rsid w:val="007A4D2D"/>
    <w:rsid w:val="007A5A0C"/>
    <w:rsid w:val="007A6B8F"/>
    <w:rsid w:val="007A7DE8"/>
    <w:rsid w:val="007B2E2F"/>
    <w:rsid w:val="007B372D"/>
    <w:rsid w:val="007B374B"/>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6671"/>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75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378"/>
    <w:rsid w:val="008B65BB"/>
    <w:rsid w:val="008B69B1"/>
    <w:rsid w:val="008B7004"/>
    <w:rsid w:val="008B7D9C"/>
    <w:rsid w:val="008C1055"/>
    <w:rsid w:val="008C1260"/>
    <w:rsid w:val="008C127F"/>
    <w:rsid w:val="008C201E"/>
    <w:rsid w:val="008C21CF"/>
    <w:rsid w:val="008C3C7B"/>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17B01"/>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2B7"/>
    <w:rsid w:val="0095231D"/>
    <w:rsid w:val="00955B2D"/>
    <w:rsid w:val="00956311"/>
    <w:rsid w:val="00956385"/>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3679"/>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9F74FE"/>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074C6"/>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87DE5"/>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E7E6D"/>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574"/>
    <w:rsid w:val="00C529E4"/>
    <w:rsid w:val="00C52A3C"/>
    <w:rsid w:val="00C5340E"/>
    <w:rsid w:val="00C538E0"/>
    <w:rsid w:val="00C53C93"/>
    <w:rsid w:val="00C54C62"/>
    <w:rsid w:val="00C56978"/>
    <w:rsid w:val="00C57AC1"/>
    <w:rsid w:val="00C57DFD"/>
    <w:rsid w:val="00C6017B"/>
    <w:rsid w:val="00C604DC"/>
    <w:rsid w:val="00C60C4F"/>
    <w:rsid w:val="00C6130D"/>
    <w:rsid w:val="00C62B00"/>
    <w:rsid w:val="00C63783"/>
    <w:rsid w:val="00C65B49"/>
    <w:rsid w:val="00C661E7"/>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961D8"/>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BEC"/>
    <w:rsid w:val="00D06E24"/>
    <w:rsid w:val="00D072C7"/>
    <w:rsid w:val="00D07D6F"/>
    <w:rsid w:val="00D10625"/>
    <w:rsid w:val="00D10928"/>
    <w:rsid w:val="00D11B2C"/>
    <w:rsid w:val="00D1428B"/>
    <w:rsid w:val="00D1479A"/>
    <w:rsid w:val="00D14A49"/>
    <w:rsid w:val="00D160AA"/>
    <w:rsid w:val="00D166DF"/>
    <w:rsid w:val="00D202A1"/>
    <w:rsid w:val="00D20EA1"/>
    <w:rsid w:val="00D21C61"/>
    <w:rsid w:val="00D2236D"/>
    <w:rsid w:val="00D22439"/>
    <w:rsid w:val="00D245A7"/>
    <w:rsid w:val="00D25C8E"/>
    <w:rsid w:val="00D3114C"/>
    <w:rsid w:val="00D319DD"/>
    <w:rsid w:val="00D3219E"/>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E0B"/>
    <w:rsid w:val="00D86F81"/>
    <w:rsid w:val="00D8712F"/>
    <w:rsid w:val="00D87EFA"/>
    <w:rsid w:val="00D90546"/>
    <w:rsid w:val="00D914F4"/>
    <w:rsid w:val="00D92CAE"/>
    <w:rsid w:val="00D93336"/>
    <w:rsid w:val="00D936DC"/>
    <w:rsid w:val="00D9632A"/>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02B"/>
    <w:rsid w:val="00EB721C"/>
    <w:rsid w:val="00EB7AC1"/>
    <w:rsid w:val="00EC0935"/>
    <w:rsid w:val="00EC165E"/>
    <w:rsid w:val="00EC1CD7"/>
    <w:rsid w:val="00EC2073"/>
    <w:rsid w:val="00EC33C8"/>
    <w:rsid w:val="00EC4992"/>
    <w:rsid w:val="00EC4E3D"/>
    <w:rsid w:val="00EC6C1E"/>
    <w:rsid w:val="00EC6FDB"/>
    <w:rsid w:val="00ED0661"/>
    <w:rsid w:val="00ED0668"/>
    <w:rsid w:val="00ED1312"/>
    <w:rsid w:val="00ED39EF"/>
    <w:rsid w:val="00ED3C0A"/>
    <w:rsid w:val="00ED491F"/>
    <w:rsid w:val="00ED53E3"/>
    <w:rsid w:val="00ED5F43"/>
    <w:rsid w:val="00ED73DC"/>
    <w:rsid w:val="00ED7F10"/>
    <w:rsid w:val="00EE07DB"/>
    <w:rsid w:val="00EE20A5"/>
    <w:rsid w:val="00EE2117"/>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1A56"/>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A7B"/>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879"/>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5553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93981220">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4.docx</dmsv2BaseFileName>
    <dmsv2BaseDisplayName xmlns="http://schemas.microsoft.com/sharepoint/v3">Załącznik nr 1 do SWZ - OPZ część 4</dmsv2BaseDisplayName>
    <dmsv2SWPP2ObjectNumber xmlns="http://schemas.microsoft.com/sharepoint/v3">POST/DYS/OLD/GZ/04378/2025                        </dmsv2SWPP2ObjectNumber>
    <dmsv2SWPP2SumMD5 xmlns="http://schemas.microsoft.com/sharepoint/v3">21c02d77ef1d9419b9e78e1b1f81109a</dmsv2SWPP2SumMD5>
    <dmsv2BaseMoved xmlns="http://schemas.microsoft.com/sharepoint/v3">false</dmsv2BaseMoved>
    <dmsv2BaseIsSensitive xmlns="http://schemas.microsoft.com/sharepoint/v3">true</dmsv2BaseIsSensitive>
    <dmsv2SWPP2IDSWPP2 xmlns="http://schemas.microsoft.com/sharepoint/v3">700750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23911328</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JEUP5JKVCYQC-1440096624-17276</_dlc_DocId>
    <_dlc_DocIdUrl xmlns="a19cb1c7-c5c7-46d4-85ae-d83685407bba">
      <Url>https://swpp2.dms.gkpge.pl/sites/41/_layouts/15/DocIdRedir.aspx?ID=JEUP5JKVCYQC-1440096624-17276</Url>
      <Description>JEUP5JKVCYQC-1440096624-17276</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2A992EF-F46D-4159-A1AB-388364C495F0}">
  <ds:schemaRefs>
    <ds:schemaRef ds:uri="http://schemas.openxmlformats.org/officeDocument/2006/bibliography"/>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5.xml><?xml version="1.0" encoding="utf-8"?>
<ds:datastoreItem xmlns:ds="http://schemas.openxmlformats.org/officeDocument/2006/customXml" ds:itemID="{FD374797-F66B-4DD3-9593-91B7A6BE7347}"/>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18</Pages>
  <Words>5241</Words>
  <Characters>31449</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Klimacki Dariusz [PGE Dystr. O.Łódź]</cp:lastModifiedBy>
  <cp:revision>56</cp:revision>
  <cp:lastPrinted>2021-02-26T13:14:00Z</cp:lastPrinted>
  <dcterms:created xsi:type="dcterms:W3CDTF">2024-12-03T12:37:00Z</dcterms:created>
  <dcterms:modified xsi:type="dcterms:W3CDTF">2025-12-04T07:40:00Z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7fe2dcc8-b598-471a-81a1-f8f3d8b71652</vt:lpwstr>
  </property>
</Properties>
</file>